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95"/>
      </w:pPr>
      <w:r>
        <w:t xml:space="preserve">Der Beton und ich</w:t>
      </w:r>
      <w:r/>
    </w:p>
    <w:p>
      <w:pPr>
        <w:pStyle w:val="496"/>
        <w:rPr>
          <w:lang w:val="de-CH"/>
        </w:rPr>
      </w:pPr>
      <w:r>
        <w:rPr>
          <w:lang w:val="de-CH"/>
        </w:rPr>
        <w:t xml:space="preserve">Didaktischer Kommentar </w:t>
      </w:r>
      <w:r/>
    </w:p>
    <w:p>
      <w:pPr>
        <w:rPr>
          <w:lang w:val="de-CH"/>
        </w:rPr>
      </w:pPr>
      <w:r>
        <w:rPr>
          <w:lang w:val="de-CH"/>
        </w:rPr>
      </w:r>
      <w:r/>
    </w:p>
    <w:tbl>
      <w:tblPr>
        <w:tblStyle w:val="476"/>
        <w:tblW w:w="9067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7927"/>
        <w:gridCol w:w="11"/>
      </w:tblGrid>
      <w:tr>
        <w:trPr>
          <w:gridAfter w:val="1"/>
        </w:trPr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Ziel: </w:t>
            </w:r>
            <w:r/>
          </w:p>
          <w:p>
            <w:pPr>
              <w:rPr>
                <w:lang w:val="de-CH"/>
              </w:rPr>
            </w:pPr>
            <w:r>
              <w:rPr>
                <w:lang w:val="de-CH"/>
              </w:rPr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Nach einem persönlichen Einstieg und dem Setzen von Impulsen für verschiedene Fragestellungen und Handlungen wird den Lernenden die Rahmenaufgabe bzw. das angestrebte Ergebnis der Lehreinheit erläutert: Die Abschlussdiskussion in Form eines Rollenspiels.</w:t>
            </w:r>
            <w:r/>
          </w:p>
        </w:tc>
      </w:tr>
      <w:tr>
        <w:trPr>
          <w:gridAfter w:val="1"/>
        </w:trPr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Methode:</w:t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jc w:val="left"/>
              <w:rPr>
                <w:lang w:val="de-CH"/>
              </w:rPr>
            </w:pPr>
            <w:r>
              <w:rPr>
                <w:bCs/>
                <w:lang w:val="de-CH"/>
              </w:rPr>
              <w:t xml:space="preserve">Lehrenden-Input</w:t>
            </w:r>
            <w:r>
              <w:rPr>
                <w:b/>
                <w:lang w:val="de-CH"/>
              </w:rPr>
              <w:br/>
            </w:r>
            <w:r>
              <w:rPr>
                <w:lang w:val="de-CH"/>
              </w:rPr>
              <w:t xml:space="preserve">Die Lernenden erhalten erste Informationen über die geplante Diskussionsrunde in Form eines Rollenspiels. (Empfehlung: Machen Sie sich als Lehrende/r bereits zu Beginn mit der Untereinheit 5.2 vertraut.)</w:t>
            </w:r>
            <w:r>
              <w:rPr>
                <w:lang w:val="de-CH"/>
              </w:rPr>
              <w:br/>
              <w:t xml:space="preserve">Welche Rollen bzw. Perspektiven dabei vertreten sein werden, können die Lernenden in Kurzform (siehe Tabelle unten) im Arbeitsblatt 1.2 nachlesen. Dieses enthält konkrete Tipps zur Vorbereitung auf die Diskussionsrunde. </w:t>
            </w:r>
            <w:r>
              <w:rPr>
                <w:lang w:val="de-CH"/>
              </w:rPr>
              <w:br/>
              <w:t xml:space="preserve">Ebenso befinden sich im Arbeitsblatt Angaben zum Inhalt und Ablauf der gesamten Lehreinheit. Werden nicht alle Elemente der Lehreinheit durchgeführt, sollte dies nun angesprochen und die entsprechenden Teilaufgaben gestrichen werden.</w:t>
            </w:r>
            <w:r/>
          </w:p>
        </w:tc>
      </w:tr>
      <w:tr>
        <w:trPr>
          <w:gridAfter w:val="1"/>
        </w:trPr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Dauer:</w:t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jc w:val="left"/>
              <w:rPr>
                <w:lang w:val="de-CH"/>
              </w:rPr>
            </w:pPr>
            <w:r>
              <w:rPr>
                <w:lang w:val="de-CH"/>
              </w:rPr>
            </w:r>
            <w:ins w:id="0" w:author="Michaela Götsch (fhnw.ch)" w:date="2020-11-11T09:29:17Z" oouserid="oc641cdd42e0_michaela.goetsch@fhnw.ch">
              <w:r>
                <w:rPr>
                  <w:lang w:val="de-CH"/>
                </w:rPr>
                <w:t xml:space="preserve">Ca. 10 Minuten </w:t>
              </w:r>
            </w:ins>
            <w:del w:id="1" w:author="Michaela Götsch (fhnw.ch)" w:date="2020-11-11T09:29:14Z" oouserid="oc641cdd42e0_michaela.goetsch@fhnw.ch">
              <w:r>
                <w:rPr>
                  <w:lang w:val="de-CH"/>
                </w:rPr>
                <w:delText xml:space="preserve">Etwa eine halbe Lektion</w:delText>
              </w:r>
            </w:del>
            <w:r>
              <w:rPr>
                <w:lang w:val="de-CH"/>
              </w:rPr>
              <w:t xml:space="preserve"> – z.B. am Ende der Lektion 2: </w:t>
            </w:r>
            <w:r>
              <w:rPr>
                <w:lang w:val="de-CH"/>
              </w:rPr>
              <w:br/>
            </w:r>
            <w:commentRangeStart w:id="0"/>
            <w:del w:id="2" w:author="Michaela Götsch (fhnw.ch)" w:date="2020-11-11T09:29:08Z" oouserid="oc641cdd42e0_michaela.goetsch@fhnw.ch">
              <w:r>
                <w:rPr>
                  <w:lang w:val="de-CH"/>
                </w:rPr>
                <w:delText xml:space="preserve">ca. 10 Minuten</w:delText>
              </w:r>
            </w:del>
            <w:r>
              <w:rPr>
                <w:lang w:val="de-CH"/>
              </w:rPr>
              <w:t xml:space="preserve"> Vorstellung der Lehreinheit und des angestrebten Ziels (= Rahmenaufgabe</w:t>
            </w:r>
            <w:commentRangeEnd w:id="0"/>
            <w:r>
              <w:commentReference w:id="0"/>
            </w:r>
            <w:r>
              <w:rPr>
                <w:lang w:val="de-CH"/>
              </w:rPr>
              <w:t xml:space="preserve">)</w:t>
            </w:r>
            <w:r/>
          </w:p>
        </w:tc>
      </w:tr>
      <w:tr>
        <w:trPr>
          <w:gridAfter w:val="1"/>
        </w:trPr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Material:</w:t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contextualSpacing w:val="true"/>
              <w:jc w:val="left"/>
              <w:rPr>
                <w:lang w:val="de-CH"/>
              </w:rPr>
            </w:pPr>
            <w:r>
              <w:rPr>
                <w:lang w:val="de-CH"/>
              </w:rPr>
              <w:t xml:space="preserve">Arbeitsblatt 1.2: Rahmenaufgabe</w:t>
            </w:r>
            <w:r/>
          </w:p>
          <w:p>
            <w:pPr>
              <w:contextualSpacing w:val="true"/>
              <w:jc w:val="left"/>
              <w:rPr>
                <w:lang w:val="de-CH"/>
              </w:rPr>
            </w:pPr>
            <w:r>
              <w:rPr>
                <w:lang w:val="de-CH"/>
              </w:rPr>
              <w:t xml:space="preserve">Zur Vorbereitung für den/die Lehrende: </w:t>
            </w:r>
            <w:r>
              <w:rPr>
                <w:lang w:val="de-CH"/>
              </w:rPr>
              <w:br/>
              <w:t xml:space="preserve">Didaktischer Kommentar 5.2: Diskussionsrunde</w:t>
            </w:r>
            <w:r/>
          </w:p>
          <w:p>
            <w:pPr>
              <w:contextualSpacing w:val="true"/>
              <w:jc w:val="left"/>
              <w:rPr>
                <w:lang w:val="de-CH"/>
              </w:rPr>
            </w:pPr>
            <w:r>
              <w:rPr>
                <w:lang w:val="de-CH"/>
              </w:rPr>
              <w:t xml:space="preserve">Arbeitsblatt 5.2a: Tischkärtchen</w:t>
            </w:r>
            <w:r>
              <w:rPr>
                <w:lang w:val="de-CH"/>
              </w:rPr>
              <w:t xml:space="preserve"> </w:t>
            </w:r>
            <w:r>
              <w:rPr>
                <w:lang w:val="de-CH"/>
              </w:rPr>
              <w:br/>
              <w:t xml:space="preserve">Arbeitsblatt 5.2b: Abschlussreflexion</w:t>
            </w:r>
            <w:r/>
          </w:p>
          <w:p>
            <w:pPr>
              <w:contextualSpacing w:val="true"/>
              <w:jc w:val="left"/>
              <w:rPr>
                <w:lang w:val="de-CH"/>
              </w:rPr>
            </w:pPr>
            <w:r>
              <w:rPr>
                <w:lang w:val="de-CH"/>
              </w:rPr>
              <w:br/>
            </w:r>
            <w:r/>
          </w:p>
        </w:tc>
      </w:tr>
      <w:tr>
        <w:trPr>
          <w:gridAfter w:val="1"/>
        </w:trPr>
        <w:tc>
          <w:tcPr>
            <w:gridSpan w:val="2"/>
            <w:tcW w:w="9056" w:type="dxa"/>
            <w:textDirection w:val="lrTb"/>
            <w:noWrap w:val="false"/>
          </w:tcPr>
          <w:p>
            <w:pPr>
              <w:contextualSpacing w:val="true"/>
              <w:jc w:val="left"/>
              <w:rPr>
                <w:lang w:val="de-CH"/>
              </w:rPr>
            </w:pPr>
            <w:r>
              <w:rPr>
                <w:lang w:val="de-CH"/>
              </w:rPr>
              <w:t xml:space="preserve">Die Expert*innen-Rollen sind:</w:t>
            </w:r>
            <w:r>
              <w:rPr>
                <w:lang w:val="de-CH"/>
              </w:rPr>
              <w:br/>
            </w:r>
            <w:r/>
          </w:p>
        </w:tc>
      </w:tr>
      <w:tr>
        <w:trPr/>
        <w:tc>
          <w:tcPr>
            <w:gridSpan w:val="3"/>
            <w:shd w:val="clear" w:color="auto" w:fill="FFE599" w:themeFill="accent4" w:themeFillTint="66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067" w:type="dxa"/>
            <w:textDirection w:val="lrTb"/>
            <w:noWrap w:val="false"/>
          </w:tcPr>
          <w:p>
            <w:pPr>
              <w:pStyle w:val="501"/>
              <w:rPr>
                <w:lang w:val="de-CH"/>
              </w:rPr>
            </w:pPr>
            <w:r/>
            <w:commentRangeStart w:id="1"/>
            <w:commentRangeStart w:id="2"/>
            <w:r>
              <w:rPr>
                <w:lang w:val="de-CH"/>
              </w:rPr>
              <w:t xml:space="preserve">Der/</w:t>
            </w:r>
            <w:r>
              <w:rPr>
                <w:lang w:val="de-CH"/>
              </w:rPr>
              <w:t xml:space="preserve">die kreative Architekt</w:t>
            </w:r>
            <w:r>
              <w:rPr>
                <w:lang w:val="de-CH"/>
              </w:rPr>
              <w:t xml:space="preserve">*in</w:t>
            </w:r>
            <w:r>
              <w:rPr>
                <w:lang w:val="de-CH"/>
              </w:rPr>
              <w:t xml:space="preserve"> will möglichst innovativ mit Beton gestalten </w:t>
            </w:r>
            <w:r>
              <w:rPr>
                <w:lang w:val="de-CH"/>
              </w:rPr>
              <w:br/>
              <w:t xml:space="preserve">(Perspektive Design, Technik, Kunst)</w:t>
            </w:r>
            <w:commentRangeEnd w:id="1"/>
            <w:commentRangeEnd w:id="2"/>
            <w:r>
              <w:commentReference w:id="1"/>
              <w:commentReference w:id="2"/>
            </w:r>
            <w:r>
              <w:rPr>
                <w:rStyle w:val="478"/>
              </w:rPr>
            </w:r>
            <w:r/>
          </w:p>
        </w:tc>
      </w:tr>
      <w:tr>
        <w:trPr/>
        <w:tc>
          <w:tcPr>
            <w:gridSpan w:val="3"/>
            <w:shd w:val="clear" w:color="auto" w:fill="C5E0B3" w:themeFill="accent6" w:themeFillTint="66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067" w:type="dxa"/>
            <w:textDirection w:val="lrTb"/>
            <w:noWrap w:val="false"/>
          </w:tcPr>
          <w:p>
            <w:pPr>
              <w:pStyle w:val="501"/>
              <w:rPr>
                <w:lang w:val="de-CH"/>
              </w:rPr>
            </w:pPr>
            <w:r>
              <w:rPr>
                <w:lang w:val="de-CH"/>
              </w:rPr>
              <w:t xml:space="preserve">Der/die Klimaaktivist*in</w:t>
            </w:r>
            <w:r>
              <w:rPr>
                <w:lang w:val="de-CH"/>
              </w:rPr>
              <w:t xml:space="preserve"> sieht die negativen Folgen des Bauens mit Beton </w:t>
            </w:r>
            <w:r>
              <w:rPr>
                <w:lang w:val="de-CH"/>
              </w:rPr>
              <w:br/>
              <w:t xml:space="preserve">(Perspektive Biologie)</w:t>
            </w:r>
            <w:r/>
          </w:p>
        </w:tc>
      </w:tr>
      <w:tr>
        <w:trPr/>
        <w:tc>
          <w:tcPr>
            <w:gridSpan w:val="3"/>
            <w:shd w:val="clear" w:color="auto" w:fill="D9D9D9" w:themeFill="background1" w:themeFillShade="D9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067" w:type="dxa"/>
            <w:textDirection w:val="lrTb"/>
            <w:noWrap w:val="false"/>
          </w:tcPr>
          <w:p>
            <w:pPr>
              <w:pStyle w:val="501"/>
              <w:rPr>
                <w:lang w:val="de-CH"/>
              </w:rPr>
            </w:pPr>
            <w:r>
              <w:rPr>
                <w:lang w:val="de-CH"/>
              </w:rPr>
              <w:t xml:space="preserve">Der/die Materialforscher*in </w:t>
            </w:r>
            <w:r>
              <w:rPr>
                <w:lang w:val="de-CH"/>
              </w:rPr>
              <w:t xml:space="preserve">weiss genau, wie Beton hergestellt wird und arbeitet an der Weiterentwicklung des Baustoffs um ihn nachhaltiger, aber auch stabiler, leichter, etc. zu machen (Perspektive Chemie)</w:t>
            </w:r>
            <w:r/>
          </w:p>
        </w:tc>
      </w:tr>
      <w:tr>
        <w:trPr/>
        <w:tc>
          <w:tcPr>
            <w:gridSpan w:val="3"/>
            <w:shd w:val="clear" w:color="auto" w:fill="FFCC99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067" w:type="dxa"/>
            <w:textDirection w:val="lrTb"/>
            <w:noWrap w:val="false"/>
          </w:tcPr>
          <w:p>
            <w:pPr>
              <w:pStyle w:val="501"/>
              <w:rPr>
                <w:lang w:val="de-CH"/>
              </w:rPr>
            </w:pPr>
            <w:r>
              <w:rPr>
                <w:lang w:val="de-CH"/>
              </w:rPr>
              <w:t xml:space="preserve">Der/die Statiker*in</w:t>
            </w:r>
            <w:r>
              <w:rPr>
                <w:lang w:val="de-CH"/>
              </w:rPr>
              <w:t xml:space="preserve"> ist verantwortlich für die </w:t>
            </w:r>
            <w:commentRangeStart w:id="3"/>
            <w:commentRangeStart w:id="4"/>
            <w:r>
              <w:rPr>
                <w:lang w:val="de-CH"/>
              </w:rPr>
              <w:t xml:space="preserve">Sicherheit des Bauens mit Beton </w:t>
            </w:r>
            <w:commentRangeEnd w:id="3"/>
            <w:commentRangeEnd w:id="4"/>
            <w:r>
              <w:commentReference w:id="3"/>
              <w:commentReference w:id="4"/>
            </w:r>
            <w:r>
              <w:rPr>
                <w:lang w:val="de-CH"/>
              </w:rPr>
              <w:t xml:space="preserve">. </w:t>
            </w:r>
            <w:r>
              <w:rPr>
                <w:lang w:val="de-CH"/>
              </w:rPr>
              <w:br/>
              <w:t xml:space="preserve">(Perspektive Physik)</w:t>
            </w:r>
            <w:r/>
          </w:p>
        </w:tc>
      </w:tr>
      <w:tr>
        <w:trPr/>
        <w:tc>
          <w:tcPr>
            <w:gridSpan w:val="3"/>
            <w:shd w:val="clear" w:color="auto" w:fill="BDD6EE" w:themeFill="accent1" w:themeFillTint="66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single" w:sz="4" w:space="0" w:color="auto"/>
            </w:tcBorders>
            <w:tcW w:w="9067" w:type="dxa"/>
            <w:textDirection w:val="lrTb"/>
            <w:noWrap w:val="false"/>
          </w:tcPr>
          <w:p>
            <w:pPr>
              <w:pStyle w:val="501"/>
              <w:rPr>
                <w:lang w:val="de-CH"/>
              </w:rPr>
            </w:pPr>
            <w:r>
              <w:rPr>
                <w:shd w:val="clear" w:color="auto" w:fill="BDD6EE" w:themeFill="accent1" w:themeFillTint="66"/>
                <w:lang w:val="de-CH"/>
              </w:rPr>
              <w:t xml:space="preserve">Der/die </w:t>
            </w:r>
            <w:r>
              <w:rPr>
                <w:shd w:val="clear" w:color="auto" w:fill="BDD6EE" w:themeFill="accent1" w:themeFillTint="66"/>
              </w:rPr>
              <w:t xml:space="preserve">Nutzer*in</w:t>
            </w:r>
            <w:r>
              <w:rPr>
                <w:shd w:val="clear" w:color="auto" w:fill="BDD6EE" w:themeFill="accent1" w:themeFillTint="66"/>
                <w:lang w:val="de-CH"/>
              </w:rPr>
              <w:t xml:space="preserve"> </w:t>
            </w:r>
            <w:r>
              <w:rPr>
                <w:lang w:val="de-CH"/>
              </w:rPr>
              <w:t xml:space="preserve">(des Wohnhauses/ Schulgebäudes/ Skatepark</w:t>
            </w:r>
            <w:r>
              <w:rPr>
                <w:lang w:val="de-CH"/>
              </w:rPr>
              <w:t xml:space="preserve">/ etc.</w:t>
            </w:r>
            <w:r>
              <w:rPr>
                <w:lang w:val="de-CH"/>
              </w:rPr>
              <w:t xml:space="preserve">) </w:t>
            </w:r>
            <w:r>
              <w:rPr>
                <w:lang w:val="de-CH"/>
              </w:rPr>
              <w:br/>
              <w:t xml:space="preserve">(Perspektive Lebens-/Alltagswelt)</w:t>
            </w:r>
            <w:r/>
          </w:p>
        </w:tc>
      </w:tr>
      <w:tr>
        <w:trPr/>
        <w:tc>
          <w:tcPr>
            <w:gridSpan w:val="3"/>
            <w:tcBorders>
              <w:top w:val="single" w:sz="4" w:space="0" w:color="auto"/>
            </w:tcBorders>
            <w:tcW w:w="9067" w:type="dxa"/>
            <w:textDirection w:val="lrTb"/>
            <w:noWrap w:val="false"/>
          </w:tcPr>
          <w:p>
            <w:pPr>
              <w:pStyle w:val="501"/>
              <w:rPr>
                <w:lang w:val="de-CH"/>
              </w:rPr>
            </w:pPr>
            <w:r>
              <w:rPr>
                <w:lang w:val="de-CH"/>
              </w:rPr>
              <w:t xml:space="preserve">Der/</w:t>
            </w:r>
            <w:r>
              <w:rPr>
                <w:lang w:val="de-CH"/>
              </w:rPr>
              <w:t xml:space="preserve">die Moderator</w:t>
            </w:r>
            <w:r>
              <w:rPr>
                <w:lang w:val="de-CH"/>
              </w:rPr>
              <w:t xml:space="preserve">*in</w:t>
            </w:r>
            <w:r>
              <w:rPr>
                <w:lang w:val="de-CH"/>
              </w:rPr>
              <w:t xml:space="preserve"> </w:t>
            </w:r>
            <w:commentRangeStart w:id="5"/>
            <w:ins w:id="3" w:author="Michaela Götsch (fhnw.ch)" w:date="2020-11-11T09:28:37Z" oouserid="oc641cdd42e0_michaela.goetsch@fhnw.ch">
              <w:r>
                <w:rPr>
                  <w:lang w:val="de-CH"/>
                </w:rPr>
                <w:t xml:space="preserve">leitet die Diskussion, </w:t>
              </w:r>
            </w:ins>
            <w:r>
              <w:rPr>
                <w:lang w:val="de-CH"/>
              </w:rPr>
              <w:t xml:space="preserve">schafft einen Überblick, ordnet die Argumente und wertet </w:t>
            </w:r>
            <w:commentRangeEnd w:id="5"/>
            <w:r>
              <w:commentReference w:id="5"/>
            </w:r>
            <w:r>
              <w:rPr>
                <w:lang w:val="de-CH"/>
              </w:rPr>
              <w:t xml:space="preserve">sie aus.</w:t>
            </w:r>
            <w:r/>
          </w:p>
        </w:tc>
      </w:tr>
    </w:tbl>
    <w:p>
      <w:pPr>
        <w:rPr>
          <w:lang w:val="de-CH"/>
        </w:rPr>
      </w:pPr>
      <w:r>
        <w:rPr>
          <w:lang w:val="de-CH"/>
        </w:rPr>
      </w:r>
      <w:r/>
    </w:p>
    <w:p>
      <w:pPr>
        <w:pStyle w:val="495"/>
        <w:rPr>
          <w:lang w:val="de-CH"/>
        </w:rPr>
      </w:pPr>
      <w:r>
        <w:rPr>
          <w:lang w:val="de-CH"/>
        </w:rPr>
      </w:r>
      <w:r/>
    </w:p>
    <w:p>
      <w:pPr>
        <w:pStyle w:val="495"/>
      </w:pPr>
      <w:r/>
      <w:r/>
    </w:p>
    <w:sectPr>
      <w:headerReference w:type="default" r:id="rId8"/>
      <w:foot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Jörg Schmill" w:date="2020-07-28T17:21:00Z" oodata="teamlab_data:0;20;2020-07-28T16:21:00Z;" w:initials="JS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leitet die Diskussion?</w:t>
      </w:r>
    </w:p>
  </w:comment>
  <w:comment w:id="3" w:author="Jörg Schmill" w:date="2020-07-28T17:13:00Z" oodata="teamlab_data:0;20;2020-07-28T16:13:00Z;" w:initials="JS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Eher an der Sicherheit des fertigen Bauwerks. Nicht bloss Stabilität, sondern auch Feuerfestigkeit, Erdbebenschutz, etc. Bei «Sicherheit des Bauens» denke ich eher an Baustellenunfälle...</w:t>
      </w:r>
    </w:p>
  </w:comment>
  <w:comment w:id="4" w:author="Michaela Götsch (fhnw.ch)" w:date="2020-11-11T10:27:23Z" oodata="teamlab_data:0;20;2020-11-11T09:27:23Z;" w:initials="MG(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Besser so, danke :-)</w:t>
      </w:r>
    </w:p>
  </w:comment>
  <w:comment w:id="1" w:author="Jörg Schmill" w:date="2020-07-28T17:12:00Z" oodata="teamlab_data:0;20;2020-07-28T16:12:00Z;" w:initials="JS"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Hier ist eine andere Reihenfolge als in den übrigen Tabellen, Absicht?</w:t>
      </w:r>
    </w:p>
  </w:comment>
  <w:comment w:id="2" w:author="Michaela Götsch (fhnw.ch)" w:date="2020-11-11T10:26:57Z" oodata="teamlab_data:0;20;2020-11-11T09:26:57Z;" w:initials="MG("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Nein, keine Absicht. Danke fürs anpassen :-)</w:t>
      </w:r>
    </w:p>
  </w:comment>
  <w:comment w:id="0" w:author="Jörg Schmill" w:date="2020-07-28T17:10:00Z" oodata="teamlab_data:0;20;2020-07-28T16:10:00Z;" w:initials="JS"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Verstehe ich nicht – halbe Lektion und/oder 10 Min.?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done="0"/>
  <w15:commentEx w15:paraId="00000003" w15:paraIdParent="00000002" w15:done="0"/>
  <w15:commentEx w15:paraId="00000004" w15:done="0"/>
  <w15:commentEx w15:paraId="00000005" w15:paraIdParent="00000004" w15:done="0"/>
  <w15:commentEx w15:paraId="00000006" w15:done="0"/>
</w15:commentsEx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2CADD06"/>
  <w16cid:commentId w16cid:paraId="00000002" w16cid:durableId="22CADB3E"/>
  <w16cid:commentId w16cid:paraId="00000003" w16cid:durableId="17C1F4C7"/>
  <w16cid:commentId w16cid:paraId="00000004" w16cid:durableId="22CADAF5"/>
  <w16cid:commentId w16cid:paraId="00000005" w16cid:durableId="1011CD46"/>
  <w16cid:commentId w16cid:paraId="00000006" w16cid:durableId="22CADA8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univers 55 roman">
    <w:panose1 w:val="020B0603030804020204"/>
  </w:font>
  <w:font w:name="egyptienne f 65">
    <w:panose1 w:val="020B0603030804020204"/>
  </w:font>
  <w:font w:name="univers 65">
    <w:panose1 w:val="020B0603030804020204"/>
  </w:font>
  <w:font w:name="Calibri Light">
    <w:panose1 w:val="020F0502020204030204"/>
  </w:font>
  <w:font w:name="times new roman (textkörper cs)">
    <w:panose1 w:val="02020603050405020304"/>
  </w:font>
  <w:font w:name="univers 45 light">
    <w:panose1 w:val="020B0603030804020204"/>
  </w:font>
  <w:font w:name="egyptienne f 55 roman">
    <w:panose1 w:val="020B0603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70"/>
      <w:rPr>
        <w:lang w:val="de-CH"/>
      </w:rPr>
    </w:pPr>
    <w:r>
      <w:rPr>
        <w:lang w:val="de-CH"/>
      </w:rPr>
      <w:t xml:space="preserve">L</w:t>
    </w:r>
    <w:r>
      <w:rPr>
        <w:lang w:val="de-CH"/>
      </w:rPr>
      <w:t xml:space="preserve">ehreinheit Beton</w:t>
    </w:r>
    <w:r>
      <w:rPr>
        <w:lang w:val="de-CH"/>
      </w:rPr>
      <w:t xml:space="preserve">, Untereinheit </w:t>
    </w:r>
    <w:r>
      <w:rPr>
        <w:lang w:val="de-CH"/>
      </w:rPr>
      <w:t xml:space="preserve">1</w:t>
    </w:r>
    <w:r>
      <w:rPr>
        <w:lang w:val="de-CH"/>
      </w:rPr>
      <w:t xml:space="preserve">, </w:t>
    </w:r>
    <w:r>
      <w:rPr>
        <w:lang w:val="de-CH"/>
      </w:rPr>
      <w:t xml:space="preserve">Didaktischer Kommentar</w:t>
    </w:r>
    <w:r>
      <w:rPr>
        <w:lang w:val="de-CH"/>
      </w:rPr>
      <w:t xml:space="preserve"> </w:t>
    </w:r>
    <w:r>
      <w:rPr>
        <w:lang w:val="de-CH"/>
      </w:rPr>
      <w:t xml:space="preserve">1</w:t>
    </w:r>
    <w:r>
      <w:rPr>
        <w:lang w:val="de-CH"/>
      </w:rPr>
      <w:t xml:space="preserve">.</w:t>
    </w:r>
    <w:r>
      <w:rPr>
        <w:lang w:val="de-CH"/>
      </w:rPr>
      <w:t xml:space="preserve">2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bullet"/>
      <w:pStyle w:val="500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0">
    <w:multiLevelType w:val="hybridMultilevel"/>
    <w:lvl w:ilvl="0">
      <w:start w:val="1"/>
      <w:numFmt w:val="decimal"/>
      <w:pStyle w:val="501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Calibri" w:hAnsi="Calibri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7"/>
  </w:num>
  <w:num w:numId="4">
    <w:abstractNumId w:val="31"/>
  </w:num>
  <w:num w:numId="5">
    <w:abstractNumId w:val="34"/>
  </w:num>
  <w:num w:numId="6">
    <w:abstractNumId w:val="33"/>
  </w:num>
  <w:num w:numId="7">
    <w:abstractNumId w:val="11"/>
  </w:num>
  <w:num w:numId="8">
    <w:abstractNumId w:val="16"/>
  </w:num>
  <w:num w:numId="9">
    <w:abstractNumId w:val="29"/>
  </w:num>
  <w:num w:numId="10">
    <w:abstractNumId w:val="12"/>
  </w:num>
  <w:num w:numId="11">
    <w:abstractNumId w:val="13"/>
  </w:num>
  <w:num w:numId="12">
    <w:abstractNumId w:val="25"/>
  </w:num>
  <w:num w:numId="13">
    <w:abstractNumId w:val="20"/>
  </w:num>
  <w:num w:numId="14">
    <w:abstractNumId w:val="35"/>
  </w:num>
  <w:num w:numId="15">
    <w:abstractNumId w:val="21"/>
  </w:num>
  <w:num w:numId="16">
    <w:abstractNumId w:val="17"/>
  </w:num>
  <w:num w:numId="17">
    <w:abstractNumId w:val="23"/>
  </w:num>
  <w:num w:numId="18">
    <w:abstractNumId w:val="14"/>
  </w:num>
  <w:num w:numId="19">
    <w:abstractNumId w:val="32"/>
  </w:num>
  <w:num w:numId="20">
    <w:abstractNumId w:val="26"/>
  </w:num>
  <w:num w:numId="21">
    <w:abstractNumId w:val="22"/>
  </w:num>
  <w:num w:numId="22">
    <w:abstractNumId w:val="30"/>
  </w:num>
  <w:num w:numId="23">
    <w:abstractNumId w:val="36"/>
  </w:num>
  <w:num w:numId="24">
    <w:abstractNumId w:val="19"/>
  </w:num>
  <w:num w:numId="25">
    <w:abstractNumId w:val="28"/>
  </w:num>
  <w:num w:numId="26">
    <w:abstractNumId w:val="24"/>
  </w:num>
  <w:num w:numId="27">
    <w:abstractNumId w:val="18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a Götsch (fhnw.ch)">
    <w15:presenceInfo w15:providerId="Teamlab" w15:userId="oc641cdd42e0_michaela.goetsch@fhnw.ch"/>
  </w15:person>
  <w15:person w15:author="Jörg Schmill">
    <w15:presenceInfo w15:providerId="Teamlab" w15:userId="0f4d2c70ca43de4a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de-CH" w:bidi="ar-SA" w:eastAsia="de-DE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67"/>
    <w:link w:val="46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67"/>
    <w:link w:val="466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64"/>
    <w:next w:val="464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6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64"/>
    <w:next w:val="464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6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64"/>
    <w:next w:val="464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6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64"/>
    <w:next w:val="464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6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64"/>
    <w:next w:val="46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6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64"/>
    <w:next w:val="46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6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64"/>
    <w:next w:val="46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67"/>
    <w:link w:val="2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467"/>
    <w:link w:val="488"/>
    <w:uiPriority w:val="10"/>
    <w:rPr>
      <w:sz w:val="48"/>
      <w:szCs w:val="48"/>
    </w:rPr>
  </w:style>
  <w:style w:type="character" w:styleId="35">
    <w:name w:val="Subtitle Char"/>
    <w:basedOn w:val="467"/>
    <w:link w:val="490"/>
    <w:uiPriority w:val="11"/>
    <w:rPr>
      <w:sz w:val="24"/>
      <w:szCs w:val="24"/>
    </w:rPr>
  </w:style>
  <w:style w:type="paragraph" w:styleId="36">
    <w:name w:val="Quote"/>
    <w:basedOn w:val="464"/>
    <w:next w:val="46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64"/>
    <w:next w:val="464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467"/>
    <w:link w:val="470"/>
    <w:uiPriority w:val="99"/>
  </w:style>
  <w:style w:type="character" w:styleId="43">
    <w:name w:val="Footer Char"/>
    <w:basedOn w:val="467"/>
    <w:link w:val="472"/>
    <w:uiPriority w:val="99"/>
  </w:style>
  <w:style w:type="character" w:styleId="45">
    <w:name w:val="Caption Char"/>
    <w:basedOn w:val="486"/>
    <w:link w:val="472"/>
    <w:uiPriority w:val="99"/>
  </w:style>
  <w:style w:type="table" w:styleId="47">
    <w:name w:val="Table Grid Light"/>
    <w:basedOn w:val="46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6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6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6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6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6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6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6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6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6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6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6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46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67"/>
    <w:uiPriority w:val="99"/>
    <w:unhideWhenUsed/>
    <w:rPr>
      <w:vertAlign w:val="superscript"/>
    </w:rPr>
  </w:style>
  <w:style w:type="paragraph" w:styleId="176">
    <w:name w:val="toc 1"/>
    <w:basedOn w:val="464"/>
    <w:next w:val="464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464"/>
    <w:next w:val="464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464"/>
    <w:next w:val="464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464"/>
    <w:next w:val="464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464"/>
    <w:next w:val="464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464"/>
    <w:next w:val="464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464"/>
    <w:next w:val="464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464"/>
    <w:next w:val="464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464"/>
    <w:next w:val="464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464" w:default="1">
    <w:name w:val="Normal"/>
    <w:qFormat/>
    <w:rPr>
      <w:rFonts w:ascii="Egyptienne F 55 Roman" w:hAnsi="Egyptienne F 55 Roman" w:cs="Calibri" w:eastAsia="Times New Roman"/>
      <w:sz w:val="19"/>
      <w:szCs w:val="24"/>
      <w:lang w:val="de-DE" w:eastAsia="en-US"/>
    </w:rPr>
    <w:pPr>
      <w:spacing w:lineRule="atLeast" w:line="240" w:after="120"/>
    </w:pPr>
  </w:style>
  <w:style w:type="paragraph" w:styleId="465">
    <w:name w:val="Heading 1"/>
    <w:basedOn w:val="464"/>
    <w:next w:val="464"/>
    <w:link w:val="487"/>
    <w:qFormat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val="de-CH"/>
    </w:rPr>
    <w:pPr>
      <w:keepLines/>
      <w:keepNext/>
      <w:spacing w:before="240"/>
      <w:outlineLvl w:val="0"/>
    </w:pPr>
  </w:style>
  <w:style w:type="paragraph" w:styleId="466">
    <w:name w:val="Heading 2"/>
    <w:basedOn w:val="464"/>
    <w:next w:val="464"/>
    <w:link w:val="475"/>
    <w:qFormat/>
    <w:uiPriority w:val="9"/>
    <w:unhideWhenUsed/>
    <w:rPr>
      <w:b/>
      <w:bCs/>
      <w:iCs/>
      <w:sz w:val="32"/>
      <w:szCs w:val="28"/>
      <w:lang w:val="de-CH"/>
    </w:rPr>
    <w:pPr>
      <w:keepNext/>
      <w:spacing w:lineRule="auto" w:line="360"/>
      <w:outlineLvl w:val="1"/>
    </w:pPr>
  </w:style>
  <w:style w:type="character" w:styleId="467" w:default="1">
    <w:name w:val="Default Paragraph Font"/>
    <w:uiPriority w:val="1"/>
    <w:semiHidden/>
    <w:unhideWhenUsed/>
  </w:style>
  <w:style w:type="table" w:styleId="4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9" w:default="1">
    <w:name w:val="No List"/>
    <w:uiPriority w:val="99"/>
    <w:semiHidden/>
    <w:unhideWhenUsed/>
  </w:style>
  <w:style w:type="paragraph" w:styleId="470">
    <w:name w:val="Header"/>
    <w:basedOn w:val="464"/>
    <w:link w:val="471"/>
    <w:qFormat/>
    <w:uiPriority w:val="99"/>
    <w:unhideWhenUsed/>
    <w:rPr>
      <w:rFonts w:ascii="Univers 45 Light" w:hAnsi="Univers 45 Light"/>
      <w:sz w:val="16"/>
    </w:rPr>
    <w:pPr>
      <w:jc w:val="right"/>
      <w:tabs>
        <w:tab w:val="center" w:pos="4536" w:leader="none"/>
        <w:tab w:val="right" w:pos="9072" w:leader="none"/>
      </w:tabs>
    </w:pPr>
  </w:style>
  <w:style w:type="character" w:styleId="471" w:customStyle="1">
    <w:name w:val="Kopfzeile Zchn"/>
    <w:basedOn w:val="467"/>
    <w:link w:val="470"/>
    <w:uiPriority w:val="99"/>
    <w:rPr>
      <w:rFonts w:ascii="Univers 45 Light" w:hAnsi="Univers 45 Light" w:cs="Calibri" w:eastAsia="Times New Roman"/>
      <w:sz w:val="16"/>
      <w:szCs w:val="24"/>
      <w:lang w:val="de-DE" w:eastAsia="en-US"/>
    </w:rPr>
  </w:style>
  <w:style w:type="paragraph" w:styleId="472">
    <w:name w:val="Footer"/>
    <w:basedOn w:val="464"/>
    <w:link w:val="473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473" w:customStyle="1">
    <w:name w:val="Fußzeile Zchn"/>
    <w:basedOn w:val="467"/>
    <w:link w:val="472"/>
    <w:uiPriority w:val="99"/>
  </w:style>
  <w:style w:type="character" w:styleId="474">
    <w:name w:val="page number"/>
    <w:basedOn w:val="467"/>
    <w:uiPriority w:val="99"/>
    <w:semiHidden/>
    <w:unhideWhenUsed/>
  </w:style>
  <w:style w:type="character" w:styleId="475" w:customStyle="1">
    <w:name w:val="Überschrift 2 Zchn"/>
    <w:link w:val="466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476">
    <w:name w:val="Table Grid"/>
    <w:basedOn w:val="468"/>
    <w:uiPriority w:val="99"/>
    <w:rPr>
      <w:rFonts w:ascii="Times New Roman" w:hAnsi="Times New Roman" w:eastAsia="Times New Roman"/>
      <w:lang w:eastAsia="de-CH"/>
    </w:rPr>
    <w:pPr>
      <w:jc w:val="both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77">
    <w:name w:val="No Spacing"/>
    <w:qFormat/>
    <w:uiPriority w:val="1"/>
    <w:rPr>
      <w:rFonts w:ascii="Arial" w:hAnsi="Arial" w:cs="Calibri"/>
      <w:sz w:val="22"/>
      <w:szCs w:val="22"/>
      <w:lang w:val="de-DE" w:eastAsia="en-US"/>
    </w:rPr>
  </w:style>
  <w:style w:type="character" w:styleId="478">
    <w:name w:val="annotation reference"/>
    <w:uiPriority w:val="99"/>
    <w:semiHidden/>
    <w:unhideWhenUsed/>
    <w:rPr>
      <w:sz w:val="16"/>
      <w:szCs w:val="16"/>
    </w:rPr>
  </w:style>
  <w:style w:type="paragraph" w:styleId="479">
    <w:name w:val="annotation text"/>
    <w:basedOn w:val="464"/>
    <w:link w:val="480"/>
    <w:uiPriority w:val="99"/>
    <w:semiHidden/>
    <w:unhideWhenUsed/>
    <w:rPr>
      <w:sz w:val="20"/>
      <w:szCs w:val="20"/>
    </w:rPr>
  </w:style>
  <w:style w:type="character" w:styleId="480" w:customStyle="1">
    <w:name w:val="Kommentartext Zchn"/>
    <w:link w:val="479"/>
    <w:uiPriority w:val="99"/>
    <w:semiHidden/>
    <w:rPr>
      <w:sz w:val="20"/>
      <w:szCs w:val="20"/>
    </w:rPr>
  </w:style>
  <w:style w:type="paragraph" w:styleId="481">
    <w:name w:val="annotation subject"/>
    <w:basedOn w:val="479"/>
    <w:next w:val="479"/>
    <w:link w:val="482"/>
    <w:uiPriority w:val="99"/>
    <w:semiHidden/>
    <w:unhideWhenUsed/>
    <w:rPr>
      <w:b/>
      <w:bCs/>
    </w:rPr>
  </w:style>
  <w:style w:type="character" w:styleId="482" w:customStyle="1">
    <w:name w:val="Kommentarthema Zchn"/>
    <w:link w:val="481"/>
    <w:uiPriority w:val="99"/>
    <w:semiHidden/>
    <w:rPr>
      <w:b/>
      <w:bCs/>
      <w:sz w:val="20"/>
      <w:szCs w:val="20"/>
    </w:rPr>
  </w:style>
  <w:style w:type="paragraph" w:styleId="483">
    <w:name w:val="Balloon Text"/>
    <w:basedOn w:val="464"/>
    <w:link w:val="484"/>
    <w:uiPriority w:val="99"/>
    <w:semiHidden/>
    <w:unhideWhenUsed/>
    <w:rPr>
      <w:rFonts w:ascii="Times New Roman" w:hAnsi="Times New Roman"/>
      <w:sz w:val="18"/>
      <w:szCs w:val="18"/>
    </w:rPr>
  </w:style>
  <w:style w:type="character" w:styleId="484" w:customStyle="1">
    <w:name w:val="Sprechblasentext Zchn"/>
    <w:link w:val="483"/>
    <w:uiPriority w:val="99"/>
    <w:semiHidden/>
    <w:rPr>
      <w:rFonts w:ascii="Times New Roman" w:hAnsi="Times New Roman" w:cs="Times New Roman"/>
      <w:sz w:val="18"/>
      <w:szCs w:val="18"/>
    </w:rPr>
  </w:style>
  <w:style w:type="character" w:styleId="485">
    <w:name w:val="Hyperlink"/>
    <w:basedOn w:val="467"/>
    <w:uiPriority w:val="99"/>
    <w:unhideWhenUsed/>
    <w:rPr>
      <w:color w:val="0563C1" w:themeColor="hyperlink"/>
      <w:u w:val="single"/>
    </w:rPr>
  </w:style>
  <w:style w:type="paragraph" w:styleId="486">
    <w:name w:val="Caption"/>
    <w:basedOn w:val="464"/>
    <w:next w:val="464"/>
    <w:qFormat/>
    <w:uiPriority w:val="35"/>
    <w:unhideWhenUsed/>
    <w:rPr>
      <w:i/>
      <w:iCs/>
      <w:color w:val="44546A" w:themeColor="text2"/>
      <w:sz w:val="18"/>
      <w:szCs w:val="18"/>
    </w:rPr>
    <w:pPr>
      <w:spacing w:after="200"/>
    </w:pPr>
  </w:style>
  <w:style w:type="character" w:styleId="487" w:customStyle="1">
    <w:name w:val="Überschrift 1 Zchn"/>
    <w:basedOn w:val="467"/>
    <w:link w:val="465"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eastAsia="en-US"/>
    </w:rPr>
  </w:style>
  <w:style w:type="paragraph" w:styleId="488">
    <w:name w:val="Title"/>
    <w:basedOn w:val="464"/>
    <w:next w:val="464"/>
    <w:link w:val="489"/>
    <w:qFormat/>
    <w:uiPriority w:val="10"/>
    <w:rPr>
      <w:rFonts w:cs="Calibri Light" w:eastAsia="Calibri Light"/>
      <w:b/>
      <w:spacing w:val="-10"/>
      <w:sz w:val="28"/>
      <w:szCs w:val="56"/>
      <w:lang w:val="de-CH"/>
    </w:rPr>
    <w:pPr>
      <w:contextualSpacing w:val="true"/>
      <w:jc w:val="center"/>
    </w:pPr>
  </w:style>
  <w:style w:type="character" w:styleId="489" w:customStyle="1">
    <w:name w:val="Titel Zchn"/>
    <w:basedOn w:val="467"/>
    <w:link w:val="488"/>
    <w:uiPriority w:val="10"/>
    <w:rPr>
      <w:rFonts w:ascii="Calibri" w:hAnsi="Calibri" w:cs="Calibri Light" w:eastAsia="Calibri Light"/>
      <w:b/>
      <w:spacing w:val="-10"/>
      <w:sz w:val="28"/>
      <w:szCs w:val="56"/>
      <w:lang w:eastAsia="en-US"/>
    </w:rPr>
  </w:style>
  <w:style w:type="paragraph" w:styleId="490">
    <w:name w:val="Subtitle"/>
    <w:basedOn w:val="464"/>
    <w:next w:val="464"/>
    <w:link w:val="491"/>
    <w:qFormat/>
    <w:uiPriority w:val="11"/>
    <w:rPr>
      <w:rFonts w:cs="Calibri" w:eastAsia="Calibri"/>
      <w:b/>
      <w:spacing w:val="15"/>
      <w:sz w:val="24"/>
      <w:szCs w:val="22"/>
    </w:rPr>
    <w:pPr>
      <w:numPr>
        <w:ilvl w:val="1"/>
      </w:numPr>
    </w:pPr>
  </w:style>
  <w:style w:type="character" w:styleId="491" w:customStyle="1">
    <w:name w:val="Untertitel Zchn"/>
    <w:basedOn w:val="467"/>
    <w:link w:val="490"/>
    <w:uiPriority w:val="11"/>
    <w:rPr>
      <w:rFonts w:ascii="Calibri" w:hAnsi="Calibri" w:cs="Calibri" w:eastAsia="Calibri"/>
      <w:b/>
      <w:spacing w:val="15"/>
      <w:sz w:val="24"/>
      <w:szCs w:val="22"/>
      <w:lang w:val="de-DE" w:eastAsia="en-US"/>
    </w:rPr>
  </w:style>
  <w:style w:type="character" w:styleId="492">
    <w:name w:val="FollowedHyperlink"/>
    <w:basedOn w:val="467"/>
    <w:uiPriority w:val="99"/>
    <w:semiHidden/>
    <w:unhideWhenUsed/>
    <w:rPr>
      <w:color w:val="954F72" w:themeColor="followedHyperlink"/>
      <w:u w:val="single"/>
    </w:rPr>
  </w:style>
  <w:style w:type="character" w:styleId="493" w:customStyle="1">
    <w:name w:val="Datum1"/>
    <w:basedOn w:val="467"/>
  </w:style>
  <w:style w:type="character" w:styleId="494">
    <w:name w:val="Placeholder Text"/>
    <w:basedOn w:val="467"/>
    <w:uiPriority w:val="99"/>
    <w:semiHidden/>
    <w:rPr>
      <w:color w:val="808080"/>
    </w:rPr>
  </w:style>
  <w:style w:type="paragraph" w:styleId="495" w:customStyle="1">
    <w:name w:val="TEBISO_Überschrift_1.Ebene"/>
    <w:qFormat/>
    <w:rPr>
      <w:rFonts w:ascii="Univers 65" w:hAnsi="Univers 65" w:cs="Times New Roman (Textkörper CS)" w:eastAsia="Calibri"/>
      <w:b/>
      <w:bCs/>
      <w:sz w:val="36"/>
      <w:szCs w:val="36"/>
      <w:lang w:val="de-DE" w:eastAsia="en-US"/>
    </w:rPr>
    <w:pPr>
      <w:keepNext/>
      <w:spacing w:before="120"/>
    </w:pPr>
  </w:style>
  <w:style w:type="paragraph" w:styleId="496" w:customStyle="1">
    <w:name w:val="TEBISO_Unterzeile"/>
    <w:basedOn w:val="495"/>
    <w:next w:val="464"/>
    <w:qFormat/>
    <w:rPr>
      <w:sz w:val="20"/>
    </w:rPr>
    <w:pPr>
      <w:keepNext w:val="false"/>
      <w:widowControl w:val="off"/>
    </w:pPr>
  </w:style>
  <w:style w:type="paragraph" w:styleId="497" w:customStyle="1">
    <w:name w:val="TEBISIO_Überschrift 2. Ebene"/>
    <w:qFormat/>
    <w:rPr>
      <w:rFonts w:ascii="Univers 65" w:hAnsi="Univers 65" w:cs="Times New Roman (Textkörper CS)" w:eastAsia="Calibri"/>
      <w:b/>
      <w:bCs/>
      <w:sz w:val="24"/>
      <w:szCs w:val="36"/>
      <w:lang w:val="de-DE" w:eastAsia="en-US"/>
    </w:rPr>
    <w:pPr>
      <w:keepLines/>
      <w:keepNext/>
      <w:spacing w:after="240" w:before="960"/>
    </w:pPr>
  </w:style>
  <w:style w:type="paragraph" w:styleId="498" w:customStyle="1">
    <w:name w:val="TEBISIO_Überschrift_3._Ebene"/>
    <w:basedOn w:val="464"/>
    <w:qFormat/>
    <w:rPr>
      <w:rFonts w:ascii="Egyptienne F 65" w:hAnsi="Egyptienne F 65"/>
      <w:b/>
      <w:u w:val="single"/>
    </w:rPr>
    <w:pPr>
      <w:spacing w:before="360"/>
    </w:pPr>
  </w:style>
  <w:style w:type="character" w:styleId="499" w:customStyle="1">
    <w:name w:val="TEBISIO_Worthervorhebung"/>
    <w:basedOn w:val="467"/>
    <w:qFormat/>
    <w:uiPriority w:val="1"/>
    <w:rPr>
      <w:rFonts w:ascii="Egyptienne F 65" w:hAnsi="Egyptienne F 65"/>
      <w:b/>
      <w:i w:val="false"/>
      <w:u w:val="none"/>
    </w:rPr>
  </w:style>
  <w:style w:type="paragraph" w:styleId="500" w:customStyle="1">
    <w:name w:val="TEBISO_Aufzählung"/>
    <w:basedOn w:val="464"/>
    <w:qFormat/>
    <w:pPr>
      <w:numPr>
        <w:numId w:val="21"/>
      </w:numPr>
      <w:spacing w:after="60" w:before="60"/>
    </w:pPr>
  </w:style>
  <w:style w:type="paragraph" w:styleId="501" w:customStyle="1">
    <w:name w:val="TEBISIO_Nummerierung"/>
    <w:basedOn w:val="500"/>
    <w:qFormat/>
    <w:pPr>
      <w:numPr>
        <w:numId w:val="22"/>
      </w:numPr>
      <w:ind w:left="227" w:hanging="227"/>
      <w:spacing w:after="120" w:before="0"/>
    </w:pPr>
  </w:style>
  <w:style w:type="paragraph" w:styleId="502" w:customStyle="1">
    <w:name w:val="Tebisio_eingerückter Absatz"/>
    <w:basedOn w:val="464"/>
    <w:qFormat/>
    <w:pPr>
      <w:ind w:left="227"/>
    </w:pPr>
  </w:style>
  <w:style w:type="paragraph" w:styleId="503" w:customStyle="1">
    <w:name w:val="TEBISIO_Abbilungslegende"/>
    <w:basedOn w:val="464"/>
    <w:qFormat/>
    <w:rPr>
      <w:rFonts w:ascii="Univers 55 Roman" w:hAnsi="Univers 55 Roman"/>
      <w:sz w:val="16"/>
    </w:rPr>
  </w:style>
  <w:style w:type="paragraph" w:styleId="504">
    <w:name w:val="List Paragraph"/>
    <w:basedOn w:val="464"/>
    <w:qFormat/>
    <w:uiPriority w:val="34"/>
    <w:rPr>
      <w:rFonts w:ascii="Calibri" w:hAnsi="Calibri" w:cs="Calibri"/>
      <w:sz w:val="22"/>
    </w:rPr>
    <w:pPr>
      <w:contextualSpacing w:val="true"/>
      <w:ind w:left="720"/>
      <w:jc w:val="both"/>
      <w:spacing w:lineRule="auto" w:line="240" w:after="0" w:before="12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comments" Target="comments.xml" /><Relationship Id="rId10" Type="http://schemas.microsoft.com/office/2011/relationships/commentsExtended" Target="commentsExtended.xml" /><Relationship Id="rId11" Type="http://schemas.microsoft.com/office/2016/09/relationships/commentsIds" Target="commentsIds.xml" /><Relationship Id="rId12" Type="http://schemas.microsoft.com/office/2011/relationships/people" Target="people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Übersichtsdokument für die Lehrperson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Michaela Götsch (fhnw.ch)</cp:lastModifiedBy>
  <cp:revision>4</cp:revision>
  <dcterms:created xsi:type="dcterms:W3CDTF">2020-09-06T18:50:00Z</dcterms:created>
  <dcterms:modified xsi:type="dcterms:W3CDTF">2020-11-11T09:26:22Z</dcterms:modified>
</cp:coreProperties>
</file>